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1EA8F" w14:textId="7DE6A154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</w:rPr>
      </w:pPr>
      <w:bookmarkStart w:id="0" w:name="_Toc69728947"/>
    </w:p>
    <w:p w14:paraId="43401B55" w14:textId="77777777" w:rsidR="00ED6162" w:rsidRPr="001F6A0A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0D656C3D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06F62A45" w14:textId="3EB85425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512AA0BB" w14:textId="6B651965" w:rsidR="00AB1131" w:rsidRDefault="00AB1131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72A9FFE1" w14:textId="77777777" w:rsidR="00E22F6E" w:rsidRPr="00E22F6E" w:rsidRDefault="00E22F6E" w:rsidP="00E22F6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30"/>
          <w:szCs w:val="30"/>
        </w:rPr>
      </w:pPr>
    </w:p>
    <w:p w14:paraId="2CC03ED5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6157A4">
        <w:rPr>
          <w:rFonts w:cs="Angsana New"/>
          <w:sz w:val="52"/>
          <w:szCs w:val="52"/>
          <w:cs/>
        </w:rPr>
        <w:t xml:space="preserve">บริษัท </w:t>
      </w:r>
      <w:r>
        <w:rPr>
          <w:rFonts w:cs="Angsana New" w:hint="cs"/>
          <w:sz w:val="52"/>
          <w:szCs w:val="52"/>
          <w:cs/>
        </w:rPr>
        <w:t>เอฟเอ็นเอส โฮลดิ้งส์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663739D5" w14:textId="77777777" w:rsidR="00ED6162" w:rsidRPr="006157A4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6FB29304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แบบย่อ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</w:p>
    <w:p w14:paraId="1B20DC55" w14:textId="6E8D943E" w:rsidR="00F6563D" w:rsidRDefault="00F6563D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F6563D">
        <w:rPr>
          <w:rFonts w:cs="Angsana New"/>
          <w:b w:val="0"/>
          <w:bCs w:val="0"/>
          <w:sz w:val="30"/>
          <w:szCs w:val="30"/>
          <w:cs/>
        </w:rPr>
        <w:t xml:space="preserve">สำหรับงวดสามเดือนสิ้นสุดวันที่ </w:t>
      </w:r>
      <w:r w:rsidR="00306663">
        <w:rPr>
          <w:rFonts w:cs="Angsana New"/>
          <w:b w:val="0"/>
          <w:bCs w:val="0"/>
          <w:sz w:val="30"/>
          <w:szCs w:val="30"/>
        </w:rPr>
        <w:t>3</w:t>
      </w:r>
      <w:r w:rsidR="00914EB3">
        <w:rPr>
          <w:rFonts w:cs="Angsana New"/>
          <w:b w:val="0"/>
          <w:bCs w:val="0"/>
          <w:sz w:val="30"/>
          <w:szCs w:val="30"/>
        </w:rPr>
        <w:t>1</w:t>
      </w:r>
      <w:r w:rsidRPr="00F6563D">
        <w:rPr>
          <w:rFonts w:cs="Angsana New"/>
          <w:b w:val="0"/>
          <w:bCs w:val="0"/>
          <w:sz w:val="30"/>
          <w:szCs w:val="30"/>
          <w:cs/>
        </w:rPr>
        <w:t xml:space="preserve"> </w:t>
      </w:r>
      <w:r w:rsidR="00914EB3">
        <w:rPr>
          <w:rFonts w:cs="Angsana New" w:hint="cs"/>
          <w:b w:val="0"/>
          <w:bCs w:val="0"/>
          <w:sz w:val="30"/>
          <w:szCs w:val="30"/>
          <w:cs/>
        </w:rPr>
        <w:t>มีนาคม</w:t>
      </w:r>
      <w:r w:rsidR="00306663">
        <w:rPr>
          <w:rFonts w:cs="Angsana New"/>
          <w:b w:val="0"/>
          <w:bCs w:val="0"/>
          <w:sz w:val="30"/>
          <w:szCs w:val="30"/>
        </w:rPr>
        <w:t xml:space="preserve"> 256</w:t>
      </w:r>
      <w:r w:rsidR="00AF4817">
        <w:rPr>
          <w:rFonts w:cs="Angsana New"/>
          <w:b w:val="0"/>
          <w:bCs w:val="0"/>
          <w:sz w:val="30"/>
          <w:szCs w:val="30"/>
        </w:rPr>
        <w:t>8</w:t>
      </w:r>
    </w:p>
    <w:p w14:paraId="2A04C4BB" w14:textId="674D4A1B" w:rsidR="00ED6162" w:rsidRPr="0096054A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และ</w:t>
      </w:r>
    </w:p>
    <w:p w14:paraId="13FBF1AF" w14:textId="77777777" w:rsidR="00ED6162" w:rsidRPr="00D21157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รายงานการสอบทาน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ของ</w:t>
      </w:r>
      <w:r w:rsidRPr="00D21157">
        <w:rPr>
          <w:rFonts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43737F72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40ED0D1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11BC23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0F6547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512C0E2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7E504E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ED6162" w:rsidSect="00973F8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77DB9A21" w14:textId="16C1DE08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266F9719" w14:textId="22046AC8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1E814630" w14:textId="77777777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3EB4E41E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3CA01DC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65A23A32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1B9F7C23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506A1ABD" w14:textId="77777777" w:rsidR="00ED6162" w:rsidRPr="00FE4354" w:rsidRDefault="00ED6162" w:rsidP="00ED6162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1909E34" w14:textId="77777777" w:rsidR="00ED6162" w:rsidRPr="00FE4354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7411E6B0" w14:textId="77777777" w:rsidR="00ED6162" w:rsidRDefault="00ED6162" w:rsidP="00ED6162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1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1"/>
    </w:p>
    <w:p w14:paraId="6DCBD7CF" w14:textId="77777777" w:rsidR="00ED6162" w:rsidRPr="0041569C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4023135D" w14:textId="1E24C594" w:rsidR="00ED6162" w:rsidRPr="00706C93" w:rsidRDefault="00ED6162" w:rsidP="00CF37C7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ข้าพเจ้าได้สอบทาน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งบฐานะการเงิน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งบฐานะการเงิน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เฉพาะกิจการ ณ วันที่ </w:t>
      </w:r>
      <w:r w:rsidR="00F6563D" w:rsidRPr="00706C93">
        <w:rPr>
          <w:rFonts w:ascii="Angsana New" w:hAnsi="Angsana New"/>
          <w:sz w:val="30"/>
          <w:szCs w:val="30"/>
          <w:lang w:val="en-GB" w:eastAsia="x-none"/>
        </w:rPr>
        <w:t>3</w:t>
      </w:r>
      <w:r w:rsidR="00555198" w:rsidRPr="00706C93">
        <w:rPr>
          <w:rFonts w:ascii="Angsana New" w:hAnsi="Angsana New"/>
          <w:sz w:val="30"/>
          <w:szCs w:val="30"/>
          <w:lang w:eastAsia="x-none"/>
        </w:rPr>
        <w:t>1</w:t>
      </w:r>
      <w:r w:rsidR="00F6563D" w:rsidRPr="00706C93">
        <w:rPr>
          <w:rFonts w:ascii="Angsana New" w:hAnsi="Angsana New"/>
          <w:sz w:val="30"/>
          <w:szCs w:val="30"/>
          <w:lang w:val="en-GB" w:eastAsia="x-none"/>
        </w:rPr>
        <w:t xml:space="preserve"> </w:t>
      </w:r>
      <w:r w:rsidR="00555198" w:rsidRPr="00706C93">
        <w:rPr>
          <w:rFonts w:ascii="Angsana New" w:hAnsi="Angsana New" w:hint="cs"/>
          <w:sz w:val="30"/>
          <w:szCs w:val="30"/>
          <w:cs/>
          <w:lang w:val="en-GB" w:eastAsia="x-none"/>
        </w:rPr>
        <w:t>มีนาคม</w:t>
      </w:r>
      <w:r w:rsidR="00F6563D" w:rsidRPr="00706C93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="00F6563D" w:rsidRPr="00706C93">
        <w:rPr>
          <w:rFonts w:ascii="Angsana New" w:hAnsi="Angsana New"/>
          <w:sz w:val="30"/>
          <w:szCs w:val="30"/>
          <w:lang w:val="en-GB" w:eastAsia="x-none"/>
        </w:rPr>
        <w:t>256</w:t>
      </w:r>
      <w:r w:rsidR="00AF4817">
        <w:rPr>
          <w:rFonts w:ascii="Angsana New" w:hAnsi="Angsana New"/>
          <w:sz w:val="30"/>
          <w:szCs w:val="30"/>
          <w:lang w:val="en-GB" w:eastAsia="x-none"/>
        </w:rPr>
        <w:t>8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งบกำไรขาดทุนเบ็ดเสร็จรวมและงบกำไรขาดทุนเบ็ดเสร็จเฉพาะกิจการ 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งบการเปลี่ยนแปลงส่วนของผู้ถือหุ้น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 w:rsidR="00555198" w:rsidRPr="00706C93">
        <w:rPr>
          <w:rFonts w:ascii="Angsana New" w:hAnsi="Angsana New"/>
          <w:sz w:val="30"/>
          <w:szCs w:val="30"/>
          <w:cs/>
          <w:lang w:val="x-none" w:eastAsia="x-none"/>
        </w:rPr>
        <w:t>งบการเปลี่ยนแปลงส่วนของผู้ถือหุ้น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 และงบกระแสเงินสดรวมและ</w:t>
      </w:r>
      <w:r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Pr="00706C93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="00F6563D" w:rsidRPr="00706C93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555198" w:rsidRPr="00706C93">
        <w:rPr>
          <w:rFonts w:ascii="Angsana New" w:hAnsi="Angsana New" w:hint="cs"/>
          <w:sz w:val="30"/>
          <w:szCs w:val="30"/>
          <w:cs/>
          <w:lang w:val="x-none" w:eastAsia="x-none"/>
        </w:rPr>
        <w:t>สาม</w:t>
      </w:r>
      <w:r w:rsidR="00F6563D"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เดือนสิ้นสุดวันที่ </w:t>
      </w:r>
      <w:r w:rsidR="00555198" w:rsidRPr="00706C93">
        <w:rPr>
          <w:rFonts w:ascii="Angsana New" w:hAnsi="Angsana New"/>
          <w:sz w:val="30"/>
          <w:szCs w:val="30"/>
          <w:lang w:val="en-GB" w:eastAsia="x-none"/>
        </w:rPr>
        <w:t>3</w:t>
      </w:r>
      <w:r w:rsidR="00555198" w:rsidRPr="00706C93">
        <w:rPr>
          <w:rFonts w:ascii="Angsana New" w:hAnsi="Angsana New"/>
          <w:sz w:val="30"/>
          <w:szCs w:val="30"/>
          <w:lang w:eastAsia="x-none"/>
        </w:rPr>
        <w:t>1</w:t>
      </w:r>
      <w:r w:rsidR="00555198" w:rsidRPr="00706C93">
        <w:rPr>
          <w:rFonts w:ascii="Angsana New" w:hAnsi="Angsana New"/>
          <w:sz w:val="30"/>
          <w:szCs w:val="30"/>
          <w:lang w:val="en-GB" w:eastAsia="x-none"/>
        </w:rPr>
        <w:t xml:space="preserve"> </w:t>
      </w:r>
      <w:r w:rsidR="00555198" w:rsidRPr="00706C93">
        <w:rPr>
          <w:rFonts w:ascii="Angsana New" w:hAnsi="Angsana New" w:hint="cs"/>
          <w:sz w:val="30"/>
          <w:szCs w:val="30"/>
          <w:cs/>
          <w:lang w:val="en-GB" w:eastAsia="x-none"/>
        </w:rPr>
        <w:t>มีนาคม</w:t>
      </w:r>
      <w:r w:rsidR="00555198" w:rsidRPr="00706C93">
        <w:rPr>
          <w:rFonts w:ascii="Angsana New" w:hAnsi="Angsana New"/>
          <w:sz w:val="30"/>
          <w:szCs w:val="30"/>
          <w:cs/>
          <w:lang w:val="en-GB" w:eastAsia="x-none"/>
        </w:rPr>
        <w:t xml:space="preserve"> </w:t>
      </w:r>
      <w:r w:rsidR="00555198" w:rsidRPr="00706C93">
        <w:rPr>
          <w:rFonts w:ascii="Angsana New" w:hAnsi="Angsana New"/>
          <w:sz w:val="30"/>
          <w:szCs w:val="30"/>
          <w:lang w:val="en-GB" w:eastAsia="x-none"/>
        </w:rPr>
        <w:t>256</w:t>
      </w:r>
      <w:r w:rsidR="00AF4817">
        <w:rPr>
          <w:rFonts w:ascii="Angsana New" w:hAnsi="Angsana New"/>
          <w:sz w:val="30"/>
          <w:szCs w:val="30"/>
          <w:lang w:val="en-GB" w:eastAsia="x-none"/>
        </w:rPr>
        <w:t>8</w:t>
      </w:r>
      <w:r w:rsidR="00F6563D" w:rsidRPr="00706C93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บริษัท เอฟเอ็นเอส โฮลดิ้งส์ จำกัด </w:t>
      </w:r>
      <w:r w:rsidR="00711748" w:rsidRPr="00706C93">
        <w:rPr>
          <w:rFonts w:ascii="Angsana New" w:hAnsi="Angsana New"/>
          <w:sz w:val="30"/>
          <w:szCs w:val="30"/>
          <w:lang w:eastAsia="x-none"/>
        </w:rPr>
        <w:t>(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มหาชน)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Pr="00706C93">
        <w:rPr>
          <w:rFonts w:ascii="Angsana New" w:hAnsi="Angsana New"/>
          <w:sz w:val="30"/>
          <w:szCs w:val="30"/>
          <w:cs/>
          <w:lang w:eastAsia="x-none"/>
        </w:rPr>
        <w:t xml:space="preserve">บริษัท เอฟเอ็นเอส โฮลดิ้งส์ จำกัด (มหาชน) </w:t>
      </w:r>
      <w:r w:rsidRPr="00706C93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="00CF37C7" w:rsidRPr="00706C93">
        <w:rPr>
          <w:rFonts w:ascii="Angsana New" w:hAnsi="Angsana New"/>
          <w:sz w:val="30"/>
          <w:szCs w:val="30"/>
          <w:lang w:eastAsia="x-none"/>
        </w:rPr>
        <w:t xml:space="preserve">                                         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ฉบับที่ </w:t>
      </w:r>
      <w:r w:rsidRPr="00706C93">
        <w:rPr>
          <w:rFonts w:ascii="Angsana New" w:hAnsi="Angsana New"/>
          <w:sz w:val="30"/>
          <w:szCs w:val="30"/>
          <w:lang w:val="en-GB" w:eastAsia="x-none"/>
        </w:rPr>
        <w:t>34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</w:t>
      </w:r>
      <w:r w:rsidR="00380D45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706C93">
        <w:rPr>
          <w:rFonts w:ascii="Angsana New" w:hAnsi="Angsana New"/>
          <w:sz w:val="30"/>
          <w:szCs w:val="30"/>
          <w:cs/>
          <w:lang w:val="x-none" w:eastAsia="x-none"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CAAB7AB" w14:textId="77777777" w:rsidR="00ED6162" w:rsidRPr="00706C93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C54EFA4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417A3C39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96521CA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7CDF603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2C73F2D4" w14:textId="77777777" w:rsidR="00522796" w:rsidRPr="00F068AB" w:rsidRDefault="00522796" w:rsidP="00522796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77377093" w14:textId="77777777" w:rsidR="00522796" w:rsidRPr="006A5FD5" w:rsidRDefault="00522796" w:rsidP="00522796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24E6B522" w14:textId="77777777" w:rsidR="00522796" w:rsidRDefault="00522796" w:rsidP="00522796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5FEAA77D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ED6162" w:rsidRPr="006A5FD5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4DD0B5C1" w14:textId="3CAE937E" w:rsidR="00F1639D" w:rsidRPr="00F068AB" w:rsidRDefault="00522796" w:rsidP="00F1639D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lastRenderedPageBreak/>
        <w:t>ข้อมูลและเหตุการณ์ที่เน้น</w:t>
      </w:r>
    </w:p>
    <w:p w14:paraId="379EAF16" w14:textId="5DAF9E15" w:rsidR="005E7D5F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EB91A9F" w14:textId="3234DC93" w:rsidR="002028FB" w:rsidRDefault="002028FB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  <w:r w:rsidRPr="002668DC">
        <w:rPr>
          <w:rFonts w:ascii="Angsana New" w:hAnsi="Angsana New"/>
          <w:sz w:val="30"/>
          <w:szCs w:val="30"/>
          <w:cs/>
        </w:rPr>
        <w:t>ข้าพเจ้าขอให้สังเกต</w:t>
      </w:r>
      <w:r>
        <w:rPr>
          <w:rFonts w:ascii="Angsana New" w:hAnsi="Angsana New" w:hint="cs"/>
          <w:sz w:val="30"/>
          <w:szCs w:val="30"/>
          <w:cs/>
        </w:rPr>
        <w:t>เรื่องดังต่อไปนี้</w:t>
      </w:r>
    </w:p>
    <w:p w14:paraId="39B89956" w14:textId="77777777" w:rsidR="002028FB" w:rsidRPr="002B4FDB" w:rsidRDefault="002028FB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B829A2A" w14:textId="555F290B" w:rsidR="00B45946" w:rsidRPr="002668DC" w:rsidRDefault="00AF4817" w:rsidP="002668DC">
      <w:pPr>
        <w:pStyle w:val="ListParagraph"/>
        <w:numPr>
          <w:ilvl w:val="0"/>
          <w:numId w:val="31"/>
        </w:num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  <w:r w:rsidRPr="002668DC">
        <w:rPr>
          <w:rFonts w:ascii="Angsana New" w:hAnsi="Angsana New"/>
          <w:sz w:val="30"/>
          <w:szCs w:val="30"/>
          <w:cs/>
        </w:rPr>
        <w:t>หมายเหตุประกอบ</w:t>
      </w:r>
      <w:r w:rsidR="000B7705">
        <w:rPr>
          <w:rFonts w:ascii="Angsana New" w:hAnsi="Angsana New" w:hint="cs"/>
          <w:sz w:val="30"/>
          <w:szCs w:val="30"/>
          <w:cs/>
        </w:rPr>
        <w:t>ข้อมูล</w:t>
      </w:r>
      <w:r w:rsidR="00D60987">
        <w:rPr>
          <w:rFonts w:ascii="Angsana New" w:hAnsi="Angsana New" w:hint="cs"/>
          <w:sz w:val="30"/>
          <w:szCs w:val="30"/>
          <w:cs/>
        </w:rPr>
        <w:t>ทาง</w:t>
      </w:r>
      <w:r w:rsidRPr="002668DC">
        <w:rPr>
          <w:rFonts w:ascii="Angsana New" w:hAnsi="Angsana New"/>
          <w:sz w:val="30"/>
          <w:szCs w:val="30"/>
          <w:cs/>
        </w:rPr>
        <w:t>การเงิน</w:t>
      </w:r>
      <w:r w:rsidR="000B7705">
        <w:rPr>
          <w:rFonts w:ascii="Angsana New" w:hAnsi="Angsana New" w:hint="cs"/>
          <w:sz w:val="30"/>
          <w:szCs w:val="30"/>
          <w:cs/>
        </w:rPr>
        <w:t>ระหว่างกาล</w:t>
      </w:r>
      <w:r w:rsidRPr="002668DC">
        <w:rPr>
          <w:rFonts w:ascii="Angsana New" w:hAnsi="Angsana New"/>
          <w:sz w:val="30"/>
          <w:szCs w:val="30"/>
          <w:cs/>
        </w:rPr>
        <w:t xml:space="preserve">ข้อ </w:t>
      </w:r>
      <w:r w:rsidRPr="002668DC">
        <w:rPr>
          <w:rFonts w:ascii="Angsana New" w:hAnsi="Angsana New"/>
          <w:sz w:val="30"/>
          <w:szCs w:val="30"/>
        </w:rPr>
        <w:t>1</w:t>
      </w:r>
      <w:r w:rsidRPr="002668DC">
        <w:rPr>
          <w:rFonts w:ascii="Angsana New" w:hAnsi="Angsana New"/>
          <w:sz w:val="30"/>
          <w:szCs w:val="30"/>
          <w:cs/>
        </w:rPr>
        <w:t xml:space="preserve"> ซึ่งระบุว่า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กลุ่มบริษัทมีขาดทุนสุทธิสำหรับสำหรับงวดสามเดือนสิ้นสุดวันที่ </w:t>
      </w:r>
      <w:r w:rsidR="002028FB">
        <w:rPr>
          <w:rFonts w:ascii="Angsana New" w:hAnsi="Angsana New"/>
          <w:sz w:val="30"/>
          <w:szCs w:val="30"/>
        </w:rPr>
        <w:t>31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มีนาคม </w:t>
      </w:r>
      <w:r w:rsidR="002028FB">
        <w:rPr>
          <w:rFonts w:ascii="Angsana New" w:hAnsi="Angsana New"/>
          <w:sz w:val="30"/>
          <w:szCs w:val="30"/>
        </w:rPr>
        <w:t>2568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จำนวน </w:t>
      </w:r>
      <w:r w:rsidR="002028FB">
        <w:rPr>
          <w:rFonts w:ascii="Angsana New" w:hAnsi="Angsana New"/>
          <w:sz w:val="30"/>
          <w:szCs w:val="30"/>
        </w:rPr>
        <w:t>174.9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</w:t>
      </w:r>
      <w:r w:rsidR="000B7705">
        <w:rPr>
          <w:rFonts w:ascii="Angsana New" w:hAnsi="Angsana New" w:hint="cs"/>
          <w:sz w:val="30"/>
          <w:szCs w:val="30"/>
          <w:cs/>
        </w:rPr>
        <w:t>และบริษัทมีกำไรสุทธิ</w:t>
      </w:r>
      <w:r w:rsidR="000B7705" w:rsidRPr="001F2395">
        <w:rPr>
          <w:rFonts w:ascii="Angsana New" w:hAnsi="Angsana New"/>
          <w:sz w:val="30"/>
          <w:szCs w:val="30"/>
          <w:cs/>
        </w:rPr>
        <w:t>สำหรับสำหรับงวด</w:t>
      </w:r>
      <w:r w:rsidR="00D60987">
        <w:rPr>
          <w:rFonts w:ascii="Angsana New" w:hAnsi="Angsana New"/>
          <w:sz w:val="30"/>
          <w:szCs w:val="30"/>
          <w:cs/>
        </w:rPr>
        <w:br/>
      </w:r>
      <w:r w:rsidR="000B7705" w:rsidRPr="001F2395">
        <w:rPr>
          <w:rFonts w:ascii="Angsana New" w:hAnsi="Angsana New"/>
          <w:sz w:val="30"/>
          <w:szCs w:val="30"/>
          <w:cs/>
        </w:rPr>
        <w:t xml:space="preserve">สามเดือนสิ้นสุดวันที่ </w:t>
      </w:r>
      <w:r w:rsidR="000B7705">
        <w:rPr>
          <w:rFonts w:ascii="Angsana New" w:hAnsi="Angsana New"/>
          <w:sz w:val="30"/>
          <w:szCs w:val="30"/>
        </w:rPr>
        <w:t>31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 มีนาคม </w:t>
      </w:r>
      <w:r w:rsidR="000B7705">
        <w:rPr>
          <w:rFonts w:ascii="Angsana New" w:hAnsi="Angsana New"/>
          <w:sz w:val="30"/>
          <w:szCs w:val="30"/>
        </w:rPr>
        <w:t>2568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 จำนวน </w:t>
      </w:r>
      <w:r w:rsidR="000B7705">
        <w:rPr>
          <w:rFonts w:ascii="Angsana New" w:hAnsi="Angsana New"/>
          <w:sz w:val="30"/>
          <w:szCs w:val="30"/>
        </w:rPr>
        <w:t>20</w:t>
      </w:r>
      <w:r w:rsidR="00D60987">
        <w:rPr>
          <w:rFonts w:ascii="Angsana New" w:hAnsi="Angsana New"/>
          <w:sz w:val="30"/>
          <w:szCs w:val="30"/>
        </w:rPr>
        <w:t>7</w:t>
      </w:r>
      <w:r w:rsidR="000B7705">
        <w:rPr>
          <w:rFonts w:ascii="Angsana New" w:hAnsi="Angsana New"/>
          <w:sz w:val="30"/>
          <w:szCs w:val="30"/>
        </w:rPr>
        <w:t>.2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 ล้านบาท ทั้งนี้หากไม่</w:t>
      </w:r>
      <w:r w:rsidR="000B7705" w:rsidRPr="009B7C5B">
        <w:rPr>
          <w:rFonts w:ascii="Angsana New" w:hAnsi="Angsana New"/>
          <w:sz w:val="30"/>
          <w:szCs w:val="30"/>
          <w:cs/>
        </w:rPr>
        <w:t>รวม</w:t>
      </w:r>
      <w:r w:rsidR="000B7705" w:rsidRPr="009B7C5B">
        <w:rPr>
          <w:rFonts w:ascii="Angsana New" w:hAnsi="Angsana New"/>
          <w:sz w:val="30"/>
          <w:szCs w:val="30"/>
          <w:cs/>
          <w:rPrChange w:id="2" w:author="Pannasa, Pitisongswat" w:date="2025-05-14T15:26:00Z">
            <w:rPr>
              <w:rFonts w:ascii="Angsana New" w:hAnsi="Angsana New"/>
              <w:sz w:val="30"/>
              <w:szCs w:val="30"/>
              <w:highlight w:val="yellow"/>
              <w:cs/>
            </w:rPr>
          </w:rPrChange>
        </w:rPr>
        <w:t>รายการกำไรสุทธิจาก</w:t>
      </w:r>
      <w:ins w:id="3" w:author="Nuttha, Urapeevachareewan" w:date="2025-05-14T11:14:00Z">
        <w:r w:rsidR="00CC1FA9" w:rsidRPr="009B7C5B">
          <w:rPr>
            <w:rFonts w:ascii="Angsana New" w:hAnsi="Angsana New"/>
            <w:sz w:val="30"/>
            <w:szCs w:val="30"/>
            <w:cs/>
            <w:rPrChange w:id="4" w:author="Pannasa, Pitisongswat" w:date="2025-05-14T15:26:00Z">
              <w:rPr>
                <w:rFonts w:ascii="Angsana New" w:hAnsi="Angsana New"/>
                <w:sz w:val="30"/>
                <w:szCs w:val="30"/>
                <w:highlight w:val="yellow"/>
                <w:cs/>
              </w:rPr>
            </w:rPrChange>
          </w:rPr>
          <w:t>การ</w:t>
        </w:r>
      </w:ins>
      <w:ins w:id="5" w:author="Nuttha, Urapeevachareewan" w:date="2025-05-14T11:06:00Z">
        <w:r w:rsidR="00CC1FA9" w:rsidRPr="009B7C5B">
          <w:rPr>
            <w:rFonts w:ascii="Angsana New" w:hAnsi="Angsana New"/>
            <w:sz w:val="30"/>
            <w:szCs w:val="30"/>
            <w:cs/>
            <w:rPrChange w:id="6" w:author="Pannasa, Pitisongswat" w:date="2025-05-14T15:26:00Z">
              <w:rPr>
                <w:rFonts w:ascii="Angsana New" w:hAnsi="Angsana New"/>
                <w:sz w:val="30"/>
                <w:szCs w:val="30"/>
                <w:highlight w:val="yellow"/>
                <w:cs/>
              </w:rPr>
            </w:rPrChange>
          </w:rPr>
          <w:t>วัดมูลค่ายุ</w:t>
        </w:r>
      </w:ins>
      <w:ins w:id="7" w:author="Nuttha, Urapeevachareewan" w:date="2025-05-14T11:07:00Z">
        <w:r w:rsidR="00CC1FA9" w:rsidRPr="009B7C5B">
          <w:rPr>
            <w:rFonts w:ascii="Angsana New" w:hAnsi="Angsana New"/>
            <w:sz w:val="30"/>
            <w:szCs w:val="30"/>
            <w:cs/>
            <w:rPrChange w:id="8" w:author="Pannasa, Pitisongswat" w:date="2025-05-14T15:26:00Z">
              <w:rPr>
                <w:rFonts w:ascii="Angsana New" w:hAnsi="Angsana New"/>
                <w:sz w:val="30"/>
                <w:szCs w:val="30"/>
                <w:highlight w:val="yellow"/>
                <w:cs/>
              </w:rPr>
            </w:rPrChange>
          </w:rPr>
          <w:t>ติธรรมของ</w:t>
        </w:r>
      </w:ins>
      <w:r w:rsidR="000B7705" w:rsidRPr="009B7C5B">
        <w:rPr>
          <w:rFonts w:ascii="Angsana New" w:hAnsi="Angsana New"/>
          <w:sz w:val="30"/>
          <w:szCs w:val="30"/>
          <w:cs/>
          <w:rPrChange w:id="9" w:author="Pannasa, Pitisongswat" w:date="2025-05-14T15:26:00Z">
            <w:rPr>
              <w:rFonts w:ascii="Angsana New" w:hAnsi="Angsana New"/>
              <w:sz w:val="30"/>
              <w:szCs w:val="30"/>
              <w:highlight w:val="yellow"/>
              <w:cs/>
            </w:rPr>
          </w:rPrChange>
        </w:rPr>
        <w:t>เงินลงทุน</w:t>
      </w:r>
      <w:r w:rsidR="000B7705" w:rsidRPr="009B7C5B">
        <w:rPr>
          <w:rFonts w:ascii="Angsana New" w:hAnsi="Angsana New"/>
          <w:sz w:val="30"/>
          <w:szCs w:val="30"/>
          <w:cs/>
        </w:rPr>
        <w:t xml:space="preserve">จำนวน </w:t>
      </w:r>
      <w:r w:rsidR="000B7705" w:rsidRPr="009B7C5B">
        <w:rPr>
          <w:rFonts w:ascii="Angsana New" w:hAnsi="Angsana New"/>
          <w:sz w:val="30"/>
          <w:szCs w:val="30"/>
        </w:rPr>
        <w:t>211.2</w:t>
      </w:r>
      <w:r w:rsidR="000B7705" w:rsidRPr="009B7C5B">
        <w:rPr>
          <w:rFonts w:ascii="Angsana New" w:hAnsi="Angsana New"/>
          <w:sz w:val="30"/>
          <w:szCs w:val="30"/>
          <w:cs/>
        </w:rPr>
        <w:t xml:space="preserve"> ล้านบาท บริษัท</w:t>
      </w:r>
      <w:ins w:id="10" w:author="Nuttha, Urapeevachareewan" w:date="2025-05-14T11:07:00Z">
        <w:r w:rsidR="00CC1FA9" w:rsidRPr="009B7C5B">
          <w:rPr>
            <w:rFonts w:ascii="Angsana New" w:hAnsi="Angsana New" w:hint="cs"/>
            <w:sz w:val="30"/>
            <w:szCs w:val="30"/>
            <w:cs/>
          </w:rPr>
          <w:t>จะ</w:t>
        </w:r>
      </w:ins>
      <w:r w:rsidR="000B7705" w:rsidRPr="009B7C5B">
        <w:rPr>
          <w:rFonts w:ascii="Angsana New" w:hAnsi="Angsana New"/>
          <w:sz w:val="30"/>
          <w:szCs w:val="30"/>
          <w:cs/>
        </w:rPr>
        <w:t>มีขาดทุนสุทธิจากการ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ดำเนินงานสำหรับงวดสามเดือนสิ้นสุดวันที่ </w:t>
      </w:r>
      <w:r w:rsidR="000B7705">
        <w:rPr>
          <w:rFonts w:ascii="Angsana New" w:hAnsi="Angsana New"/>
          <w:sz w:val="30"/>
          <w:szCs w:val="30"/>
        </w:rPr>
        <w:t>31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 มีนาคม </w:t>
      </w:r>
      <w:r w:rsidR="000B7705">
        <w:rPr>
          <w:rFonts w:ascii="Angsana New" w:hAnsi="Angsana New"/>
          <w:sz w:val="30"/>
          <w:szCs w:val="30"/>
        </w:rPr>
        <w:t>2568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 จำนวน </w:t>
      </w:r>
      <w:r w:rsidR="000B7705">
        <w:rPr>
          <w:rFonts w:ascii="Angsana New" w:hAnsi="Angsana New"/>
          <w:sz w:val="30"/>
          <w:szCs w:val="30"/>
        </w:rPr>
        <w:t>4.</w:t>
      </w:r>
      <w:r w:rsidR="00D60987">
        <w:rPr>
          <w:rFonts w:ascii="Angsana New" w:hAnsi="Angsana New"/>
          <w:sz w:val="30"/>
          <w:szCs w:val="30"/>
        </w:rPr>
        <w:t>0</w:t>
      </w:r>
      <w:r w:rsidR="000B7705" w:rsidRPr="001F2395">
        <w:rPr>
          <w:rFonts w:ascii="Angsana New" w:hAnsi="Angsana New"/>
          <w:sz w:val="30"/>
          <w:szCs w:val="30"/>
          <w:cs/>
        </w:rPr>
        <w:t xml:space="preserve"> ล้านบาท</w:t>
      </w:r>
      <w:r w:rsidR="000B7705" w:rsidRPr="002668DC">
        <w:rPr>
          <w:rFonts w:ascii="Angsana New" w:hAnsi="Angsana New"/>
          <w:sz w:val="30"/>
          <w:szCs w:val="30"/>
          <w:cs/>
        </w:rPr>
        <w:t xml:space="preserve"> 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และ ณ วันเดียวกัน กลุ่มบริษัทและบริษัทมีสินทรัพย์หมุนเวียนสูงกว่าหนี้สินหมุนเวียนจำนวน </w:t>
      </w:r>
      <w:r w:rsidR="002028FB">
        <w:rPr>
          <w:rFonts w:ascii="Angsana New" w:hAnsi="Angsana New"/>
          <w:sz w:val="30"/>
          <w:szCs w:val="30"/>
        </w:rPr>
        <w:t>658.0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และ </w:t>
      </w:r>
      <w:r w:rsidR="002028FB">
        <w:rPr>
          <w:rFonts w:ascii="Angsana New" w:hAnsi="Angsana New"/>
          <w:sz w:val="30"/>
          <w:szCs w:val="30"/>
        </w:rPr>
        <w:t>1,266.2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ตามลำดับ ทั้งนี้หากไม่รวมรายการเงินให้กู้ยืมระยะสั้นแก่กิจการที่เกี่ยวข้องกันจำนวน </w:t>
      </w:r>
      <w:r w:rsidR="002028FB">
        <w:rPr>
          <w:rFonts w:ascii="Angsana New" w:hAnsi="Angsana New"/>
          <w:sz w:val="30"/>
          <w:szCs w:val="30"/>
        </w:rPr>
        <w:t>1,281.5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และ </w:t>
      </w:r>
      <w:r w:rsidR="002028FB">
        <w:rPr>
          <w:rFonts w:ascii="Angsana New" w:hAnsi="Angsana New"/>
          <w:sz w:val="30"/>
          <w:szCs w:val="30"/>
        </w:rPr>
        <w:t>1,977.0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ตามลำดับ กลุ่มบริษัทและบริษัทจะมีหนี้สินหมุนเวียนสูงกว่าสินทรัพย์หมุนเวียนจำนวน </w:t>
      </w:r>
      <w:r w:rsidR="002028FB">
        <w:rPr>
          <w:rFonts w:ascii="Angsana New" w:hAnsi="Angsana New"/>
          <w:sz w:val="30"/>
          <w:szCs w:val="30"/>
        </w:rPr>
        <w:t>623.5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และ </w:t>
      </w:r>
      <w:r w:rsidR="002028FB">
        <w:rPr>
          <w:rFonts w:ascii="Angsana New" w:hAnsi="Angsana New"/>
          <w:sz w:val="30"/>
          <w:szCs w:val="30"/>
        </w:rPr>
        <w:t>710.8</w:t>
      </w:r>
      <w:r w:rsidR="001F2395" w:rsidRPr="001F2395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2668DC">
        <w:rPr>
          <w:rFonts w:ascii="Angsana New" w:hAnsi="Angsana New"/>
          <w:sz w:val="30"/>
          <w:szCs w:val="30"/>
          <w:cs/>
        </w:rPr>
        <w:t>อย่างไรก็ตาม กลุ่มบริษัทและบริษัทอยู่ระหว่างการดำเนินการเพื่อแก้ไขปัญหาสภาพคล่องให้ดีขึ้น</w:t>
      </w:r>
      <w:r w:rsidR="002B4FDB" w:rsidRPr="002668DC">
        <w:rPr>
          <w:rFonts w:ascii="Angsana New" w:hAnsi="Angsana New"/>
          <w:sz w:val="30"/>
          <w:szCs w:val="30"/>
        </w:rPr>
        <w:t xml:space="preserve"> </w:t>
      </w:r>
      <w:r w:rsidRPr="002668DC">
        <w:rPr>
          <w:rFonts w:ascii="Angsana New" w:hAnsi="Angsana New"/>
          <w:sz w:val="30"/>
          <w:szCs w:val="30"/>
          <w:cs/>
        </w:rPr>
        <w:t xml:space="preserve">เหตุการณ์หรือสถานการณ์ดังกล่าวตลอดจนเรื่องอื่นที่กล่าวถึงในหมายเหตุข้อ </w:t>
      </w:r>
      <w:r w:rsidR="002028FB">
        <w:rPr>
          <w:rFonts w:ascii="Angsana New" w:hAnsi="Angsana New"/>
          <w:sz w:val="30"/>
          <w:szCs w:val="30"/>
        </w:rPr>
        <w:t>1</w:t>
      </w:r>
      <w:r w:rsidRPr="002668DC">
        <w:rPr>
          <w:rFonts w:ascii="Angsana New" w:hAnsi="Angsana New"/>
          <w:sz w:val="30"/>
          <w:szCs w:val="30"/>
          <w:cs/>
        </w:rPr>
        <w:t xml:space="preserve">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 </w:t>
      </w:r>
    </w:p>
    <w:p w14:paraId="75245BB7" w14:textId="77777777" w:rsidR="00B45946" w:rsidRDefault="00B45946" w:rsidP="002B4FDB">
      <w:p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</w:p>
    <w:p w14:paraId="704892AD" w14:textId="7F854A60" w:rsidR="00334DBB" w:rsidRPr="00334DBB" w:rsidRDefault="00B45946" w:rsidP="00334DBB">
      <w:pPr>
        <w:pStyle w:val="ListParagraph"/>
        <w:numPr>
          <w:ilvl w:val="0"/>
          <w:numId w:val="31"/>
        </w:numPr>
        <w:tabs>
          <w:tab w:val="left" w:pos="5720"/>
        </w:tabs>
        <w:jc w:val="thaiDistribute"/>
        <w:rPr>
          <w:rFonts w:ascii="Angsana New" w:hAnsi="Angsana New"/>
          <w:sz w:val="30"/>
          <w:szCs w:val="30"/>
          <w:cs/>
        </w:rPr>
      </w:pPr>
      <w:r w:rsidRPr="002668DC">
        <w:rPr>
          <w:rFonts w:ascii="Angsana New" w:hAnsi="Angsana New"/>
          <w:sz w:val="30"/>
          <w:szCs w:val="30"/>
          <w:cs/>
        </w:rPr>
        <w:t>หมายเหตุประกอบ</w:t>
      </w:r>
      <w:r w:rsidR="000B7705">
        <w:rPr>
          <w:rFonts w:ascii="Angsana New" w:hAnsi="Angsana New" w:hint="cs"/>
          <w:sz w:val="30"/>
          <w:szCs w:val="30"/>
          <w:cs/>
        </w:rPr>
        <w:t>ข้อมูลทาง</w:t>
      </w:r>
      <w:r w:rsidRPr="002668DC">
        <w:rPr>
          <w:rFonts w:ascii="Angsana New" w:hAnsi="Angsana New"/>
          <w:sz w:val="30"/>
          <w:szCs w:val="30"/>
          <w:cs/>
        </w:rPr>
        <w:t>การเงิน</w:t>
      </w:r>
      <w:r w:rsidR="000B7705">
        <w:rPr>
          <w:rFonts w:ascii="Angsana New" w:hAnsi="Angsana New" w:hint="cs"/>
          <w:sz w:val="30"/>
          <w:szCs w:val="30"/>
          <w:cs/>
        </w:rPr>
        <w:t>ระหว่างกาล</w:t>
      </w:r>
      <w:r w:rsidR="000B7705" w:rsidRPr="002668DC">
        <w:rPr>
          <w:rFonts w:ascii="Angsana New" w:hAnsi="Angsana New"/>
          <w:sz w:val="30"/>
          <w:szCs w:val="30"/>
          <w:cs/>
        </w:rPr>
        <w:t xml:space="preserve">ข้อ </w:t>
      </w:r>
      <w:r w:rsidR="000B7705" w:rsidRPr="002668DC">
        <w:rPr>
          <w:rFonts w:ascii="Angsana New" w:hAnsi="Angsana New"/>
          <w:sz w:val="30"/>
          <w:szCs w:val="30"/>
        </w:rPr>
        <w:t>9</w:t>
      </w:r>
      <w:r w:rsidR="000B7705" w:rsidRPr="002668DC">
        <w:rPr>
          <w:rFonts w:ascii="Angsana New" w:hAnsi="Angsana New"/>
          <w:sz w:val="30"/>
          <w:szCs w:val="30"/>
          <w:cs/>
        </w:rPr>
        <w:t xml:space="preserve"> </w:t>
      </w:r>
      <w:r w:rsidR="000B7705">
        <w:rPr>
          <w:rFonts w:ascii="Angsana New" w:hAnsi="Angsana New" w:hint="cs"/>
          <w:sz w:val="30"/>
          <w:szCs w:val="30"/>
          <w:cs/>
        </w:rPr>
        <w:t>ซึ่งได้อธิบายถึงการดำเนินงานที่ยกเลิกจากการ</w:t>
      </w:r>
      <w:r w:rsidR="00334DBB" w:rsidRPr="00334DBB">
        <w:rPr>
          <w:rFonts w:asciiTheme="majorBidi" w:hAnsiTheme="majorBidi"/>
          <w:sz w:val="30"/>
          <w:szCs w:val="30"/>
          <w:cs/>
        </w:rPr>
        <w:t>สูญเสีย</w:t>
      </w:r>
      <w:r w:rsidR="00D60987">
        <w:rPr>
          <w:rFonts w:asciiTheme="majorBidi" w:hAnsiTheme="majorBidi"/>
          <w:sz w:val="30"/>
          <w:szCs w:val="30"/>
        </w:rPr>
        <w:br/>
      </w:r>
      <w:r w:rsidR="00334DBB" w:rsidRPr="00334DBB">
        <w:rPr>
          <w:rFonts w:asciiTheme="majorBidi" w:hAnsiTheme="majorBidi"/>
          <w:sz w:val="30"/>
          <w:szCs w:val="30"/>
          <w:cs/>
        </w:rPr>
        <w:t>การควบคุมใน</w:t>
      </w:r>
      <w:r w:rsidR="00334DBB" w:rsidRPr="00334DBB">
        <w:rPr>
          <w:rFonts w:asciiTheme="majorBidi" w:hAnsiTheme="majorBidi" w:hint="cs"/>
          <w:sz w:val="30"/>
          <w:szCs w:val="30"/>
          <w:cs/>
        </w:rPr>
        <w:t xml:space="preserve"> </w:t>
      </w:r>
      <w:r w:rsidR="000B7705">
        <w:rPr>
          <w:rFonts w:asciiTheme="majorBidi" w:hAnsiTheme="majorBidi" w:hint="cs"/>
          <w:sz w:val="30"/>
          <w:szCs w:val="30"/>
          <w:cs/>
        </w:rPr>
        <w:t>บริษัท มั่นคงเคหะการ จำกัด (มหาชน)</w:t>
      </w:r>
      <w:ins w:id="11" w:author="Pannasa, Pitisongswat" w:date="2025-05-15T01:06:00Z">
        <w:r w:rsidR="00A12358">
          <w:rPr>
            <w:rFonts w:asciiTheme="majorBidi" w:hAnsiTheme="majorBidi"/>
            <w:sz w:val="30"/>
            <w:szCs w:val="30"/>
          </w:rPr>
          <w:t xml:space="preserve"> </w:t>
        </w:r>
      </w:ins>
      <w:del w:id="12" w:author="Nuttha, Urapeevachareewan" w:date="2025-05-14T11:10:00Z">
        <w:r w:rsidR="00334DBB" w:rsidRPr="00334DBB" w:rsidDel="00CC1FA9">
          <w:rPr>
            <w:rFonts w:ascii="Angsana New" w:hAnsi="Angsana New"/>
            <w:color w:val="000000"/>
            <w:sz w:val="30"/>
            <w:szCs w:val="30"/>
          </w:rPr>
          <w:delText xml:space="preserve"> </w:delText>
        </w:r>
      </w:del>
      <w:ins w:id="13" w:author="Nuttha, Urapeevachareewan" w:date="2025-05-14T11:09:00Z">
        <w:r w:rsidR="00CC1FA9">
          <w:rPr>
            <w:rFonts w:ascii="Angsana New" w:hAnsi="Angsana New" w:hint="cs"/>
            <w:sz w:val="30"/>
            <w:szCs w:val="30"/>
            <w:cs/>
          </w:rPr>
          <w:t xml:space="preserve">ในระหว่างปี </w:t>
        </w:r>
        <w:r w:rsidR="00CC1FA9">
          <w:rPr>
            <w:rFonts w:ascii="Angsana New" w:hAnsi="Angsana New"/>
            <w:sz w:val="30"/>
            <w:szCs w:val="30"/>
          </w:rPr>
          <w:t>2567</w:t>
        </w:r>
      </w:ins>
      <w:ins w:id="14" w:author="Nuttha, Urapeevachareewan" w:date="2025-05-14T11:10:00Z">
        <w:r w:rsidR="00CC1FA9">
          <w:rPr>
            <w:rFonts w:ascii="Angsana New" w:hAnsi="Angsana New" w:hint="cs"/>
            <w:sz w:val="30"/>
            <w:szCs w:val="30"/>
            <w:cs/>
          </w:rPr>
          <w:t xml:space="preserve"> </w:t>
        </w:r>
      </w:ins>
      <w:r w:rsidR="00334DBB" w:rsidRPr="00334DBB">
        <w:rPr>
          <w:rFonts w:asciiTheme="majorBidi" w:hAnsiTheme="majorBidi"/>
          <w:sz w:val="30"/>
          <w:szCs w:val="30"/>
          <w:cs/>
        </w:rPr>
        <w:t>เนื่องจาก</w:t>
      </w:r>
      <w:r w:rsidR="00334DBB" w:rsidRPr="00334DBB">
        <w:rPr>
          <w:rFonts w:asciiTheme="majorBidi" w:hAnsiTheme="majorBidi" w:hint="cs"/>
          <w:sz w:val="30"/>
          <w:szCs w:val="30"/>
          <w:cs/>
        </w:rPr>
        <w:t>กลุ่มบริษัท</w:t>
      </w:r>
      <w:r w:rsidR="00334DBB" w:rsidRPr="00334DBB">
        <w:rPr>
          <w:rFonts w:ascii="Angsana New" w:hAnsi="Angsana New"/>
          <w:sz w:val="30"/>
          <w:szCs w:val="30"/>
          <w:cs/>
        </w:rPr>
        <w:t xml:space="preserve">สละสิทธิ์การจองซื้อหุ้นสามัญเพิ่มทุนตามสัดส่วน </w:t>
      </w:r>
      <w:r w:rsidR="00334DBB" w:rsidRPr="00334DBB">
        <w:rPr>
          <w:rFonts w:ascii="Angsana New" w:eastAsia="Calibri" w:hAnsi="Angsana New" w:hint="cs"/>
          <w:sz w:val="30"/>
          <w:szCs w:val="30"/>
          <w:cs/>
        </w:rPr>
        <w:t>การสูญเสียการควบคุมดังกล่าวทำให้</w:t>
      </w:r>
      <w:ins w:id="15" w:author="Nuttha, Urapeevachareewan" w:date="2025-05-14T11:12:00Z">
        <w:r w:rsidR="00CC1FA9">
          <w:rPr>
            <w:rFonts w:ascii="Angsana New" w:eastAsia="Calibri" w:hAnsi="Angsana New" w:hint="cs"/>
            <w:sz w:val="30"/>
            <w:szCs w:val="30"/>
            <w:cs/>
          </w:rPr>
          <w:t>ผลการดำเนินงานของ</w:t>
        </w:r>
      </w:ins>
      <w:r w:rsidR="00334DBB" w:rsidRPr="00334DBB">
        <w:rPr>
          <w:rFonts w:ascii="Angsana New" w:eastAsia="Calibri" w:hAnsi="Angsana New"/>
          <w:sz w:val="30"/>
          <w:szCs w:val="30"/>
          <w:cs/>
        </w:rPr>
        <w:t>ส่วนงานกิจการพัฒนาอสังหาริมทรัพย์</w:t>
      </w:r>
      <w:r w:rsidR="00334DBB" w:rsidRPr="00334DBB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="00334DBB" w:rsidRPr="00334DBB">
        <w:rPr>
          <w:rFonts w:ascii="Angsana New" w:eastAsia="Calibri" w:hAnsi="Angsana New"/>
          <w:sz w:val="30"/>
          <w:szCs w:val="30"/>
          <w:cs/>
        </w:rPr>
        <w:t>ส่วนงานให้เช่าคลังสินค้า โรงงานและอื่น ๆ</w:t>
      </w:r>
      <w:r w:rsidR="00334DBB" w:rsidRPr="00334DBB">
        <w:rPr>
          <w:rFonts w:ascii="Angsana New" w:eastAsia="Calibri" w:hAnsi="Angsana New" w:hint="cs"/>
          <w:sz w:val="30"/>
          <w:szCs w:val="30"/>
          <w:cs/>
        </w:rPr>
        <w:t xml:space="preserve"> และ</w:t>
      </w:r>
      <w:r w:rsidR="00334DBB" w:rsidRPr="00334DBB">
        <w:rPr>
          <w:rFonts w:ascii="Angsana New" w:eastAsia="Calibri" w:hAnsi="Angsana New"/>
          <w:sz w:val="30"/>
          <w:szCs w:val="30"/>
          <w:cs/>
        </w:rPr>
        <w:t>ส่วนงานบริหารอสังหาริมทรัพย์</w:t>
      </w:r>
      <w:ins w:id="16" w:author="Nuttha, Urapeevachareewan" w:date="2025-05-14T11:10:00Z">
        <w:r w:rsidR="00CC1FA9">
          <w:rPr>
            <w:rFonts w:ascii="Angsana New" w:eastAsia="Calibri" w:hAnsi="Angsana New" w:hint="cs"/>
            <w:sz w:val="30"/>
            <w:szCs w:val="30"/>
            <w:cs/>
          </w:rPr>
          <w:t xml:space="preserve">สำหรับงวดสามเดือนสิ้นสุด </w:t>
        </w:r>
        <w:r w:rsidR="00CC1FA9">
          <w:rPr>
            <w:rFonts w:ascii="Angsana New" w:eastAsia="Calibri" w:hAnsi="Angsana New"/>
            <w:sz w:val="30"/>
            <w:szCs w:val="30"/>
          </w:rPr>
          <w:t xml:space="preserve">31 </w:t>
        </w:r>
        <w:r w:rsidR="00CC1FA9">
          <w:rPr>
            <w:rFonts w:ascii="Angsana New" w:eastAsia="Calibri" w:hAnsi="Angsana New" w:hint="cs"/>
            <w:sz w:val="30"/>
            <w:szCs w:val="30"/>
            <w:cs/>
          </w:rPr>
          <w:t xml:space="preserve">มีนาคม </w:t>
        </w:r>
        <w:r w:rsidR="00CC1FA9">
          <w:rPr>
            <w:rFonts w:ascii="Angsana New" w:eastAsia="Calibri" w:hAnsi="Angsana New"/>
            <w:sz w:val="30"/>
            <w:szCs w:val="30"/>
          </w:rPr>
          <w:t xml:space="preserve">2567 </w:t>
        </w:r>
      </w:ins>
      <w:r w:rsidR="00334DBB" w:rsidRPr="00334DBB">
        <w:rPr>
          <w:rFonts w:ascii="Angsana New" w:eastAsia="Calibri" w:hAnsi="Angsana New" w:hint="cs"/>
          <w:sz w:val="30"/>
          <w:szCs w:val="30"/>
          <w:cs/>
        </w:rPr>
        <w:t>ถูกแสดงเป็นการดำเนินงานที่ยกเลิก</w:t>
      </w:r>
    </w:p>
    <w:p w14:paraId="2CB0104F" w14:textId="77777777" w:rsidR="00B45946" w:rsidRDefault="00B45946" w:rsidP="002B4FDB">
      <w:pPr>
        <w:tabs>
          <w:tab w:val="left" w:pos="5720"/>
        </w:tabs>
        <w:jc w:val="thaiDistribute"/>
        <w:rPr>
          <w:rFonts w:ascii="Angsana New" w:hAnsi="Angsana New"/>
          <w:sz w:val="30"/>
          <w:szCs w:val="30"/>
        </w:rPr>
      </w:pPr>
    </w:p>
    <w:p w14:paraId="35506339" w14:textId="69903F56" w:rsidR="005E7D5F" w:rsidRPr="002B4FDB" w:rsidRDefault="00AF4817" w:rsidP="002B4FDB">
      <w:pPr>
        <w:tabs>
          <w:tab w:val="left" w:pos="572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AF4817">
        <w:rPr>
          <w:rFonts w:ascii="Angsana New" w:hAnsi="Angsana New"/>
          <w:sz w:val="30"/>
          <w:szCs w:val="30"/>
          <w:cs/>
        </w:rPr>
        <w:t>ทั้งนี้</w:t>
      </w:r>
      <w:r w:rsidR="000B7705">
        <w:rPr>
          <w:rFonts w:ascii="Angsana New" w:hAnsi="Angsana New" w:hint="cs"/>
          <w:sz w:val="30"/>
          <w:szCs w:val="30"/>
          <w:cs/>
        </w:rPr>
        <w:t>ข้อสรุป</w:t>
      </w:r>
      <w:r w:rsidRPr="00AF4817">
        <w:rPr>
          <w:rFonts w:ascii="Angsana New" w:hAnsi="Angsana New"/>
          <w:sz w:val="30"/>
          <w:szCs w:val="30"/>
          <w:cs/>
        </w:rPr>
        <w:t>ของข้าพเจ้าไม่ได้เปลี่ยนแปลงไปเนื่องจากเรื่อง</w:t>
      </w:r>
      <w:r w:rsidR="00B45946">
        <w:rPr>
          <w:rFonts w:ascii="Angsana New" w:hAnsi="Angsana New" w:hint="cs"/>
          <w:sz w:val="30"/>
          <w:szCs w:val="30"/>
          <w:cs/>
        </w:rPr>
        <w:t>เหล่า</w:t>
      </w:r>
      <w:r w:rsidRPr="00AF4817">
        <w:rPr>
          <w:rFonts w:ascii="Angsana New" w:hAnsi="Angsana New"/>
          <w:sz w:val="30"/>
          <w:szCs w:val="30"/>
          <w:cs/>
        </w:rPr>
        <w:t>นี้</w:t>
      </w:r>
    </w:p>
    <w:p w14:paraId="5ED412C8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8E1703E" w14:textId="77777777" w:rsidR="00ED6162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27F12F28" w14:textId="77777777" w:rsidR="000B7705" w:rsidRPr="006A5FD5" w:rsidRDefault="000B7705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4B9BB3C5" w14:textId="305CBC9F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="007D6791" w:rsidRPr="007D6791">
        <w:rPr>
          <w:rFonts w:ascii="Angsana New" w:hAnsi="Angsana New"/>
          <w:sz w:val="30"/>
          <w:szCs w:val="30"/>
          <w:cs/>
        </w:rPr>
        <w:t>ฐิติมา พงศ์ไชยยง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2F4C5DB7" w14:textId="77777777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FB40475" w14:textId="53F57A53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  <w:cs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7D6791" w:rsidRPr="007D6791">
        <w:rPr>
          <w:rFonts w:ascii="Angsana New" w:hAnsi="Angsana New"/>
          <w:sz w:val="30"/>
          <w:szCs w:val="30"/>
          <w:lang w:val="en-GB"/>
        </w:rPr>
        <w:t>10728</w:t>
      </w:r>
    </w:p>
    <w:p w14:paraId="581BC136" w14:textId="77777777" w:rsidR="00ED6162" w:rsidRPr="009B7C5B" w:rsidRDefault="00ED6162" w:rsidP="00ED6162">
      <w:pPr>
        <w:rPr>
          <w:rFonts w:ascii="Angsana New" w:hAnsi="Angsana New"/>
          <w:sz w:val="20"/>
          <w:szCs w:val="20"/>
          <w:rPrChange w:id="17" w:author="Pannasa, Pitisongswat" w:date="2025-05-14T15:26:00Z">
            <w:rPr>
              <w:rFonts w:ascii="Angsana New" w:hAnsi="Angsana New"/>
              <w:sz w:val="30"/>
              <w:szCs w:val="30"/>
            </w:rPr>
          </w:rPrChange>
        </w:rPr>
      </w:pPr>
    </w:p>
    <w:p w14:paraId="3BD0241C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B062ACD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44F00733" w14:textId="31A44FF3" w:rsidR="00F7779C" w:rsidRDefault="008D24DD" w:rsidP="004D74F3">
      <w:pPr>
        <w:jc w:val="both"/>
        <w:rPr>
          <w:rFonts w:asciiTheme="majorBidi" w:hAnsiTheme="majorBidi"/>
        </w:rPr>
      </w:pPr>
      <w:r>
        <w:rPr>
          <w:rFonts w:ascii="Angsana New" w:hAnsi="Angsana New"/>
          <w:sz w:val="30"/>
          <w:szCs w:val="30"/>
        </w:rPr>
        <w:t>1</w:t>
      </w:r>
      <w:r w:rsidR="00CA2C0F">
        <w:rPr>
          <w:rFonts w:ascii="Angsana New" w:hAnsi="Angsana New"/>
          <w:sz w:val="30"/>
          <w:szCs w:val="30"/>
        </w:rPr>
        <w:t>5</w:t>
      </w:r>
      <w:r w:rsidR="0096054A" w:rsidRPr="00296F0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96054A">
        <w:rPr>
          <w:rFonts w:ascii="Angsana New" w:hAnsi="Angsana New" w:hint="cs"/>
          <w:sz w:val="30"/>
          <w:szCs w:val="30"/>
          <w:cs/>
          <w:lang w:val="en-GB"/>
        </w:rPr>
        <w:t>พฤ</w:t>
      </w:r>
      <w:r w:rsidR="00555198">
        <w:rPr>
          <w:rFonts w:ascii="Angsana New" w:hAnsi="Angsana New" w:hint="cs"/>
          <w:sz w:val="30"/>
          <w:szCs w:val="30"/>
          <w:cs/>
          <w:lang w:val="en-GB"/>
        </w:rPr>
        <w:t>ษภาคม</w:t>
      </w:r>
      <w:r w:rsidR="0096054A" w:rsidRPr="00296F0F">
        <w:rPr>
          <w:rFonts w:ascii="Angsana New" w:hAnsi="Angsana New"/>
          <w:sz w:val="30"/>
          <w:szCs w:val="30"/>
          <w:cs/>
        </w:rPr>
        <w:t xml:space="preserve"> </w:t>
      </w:r>
      <w:r w:rsidR="00ED6162" w:rsidRPr="006A5FD5">
        <w:rPr>
          <w:rFonts w:ascii="Angsana New" w:hAnsi="Angsana New" w:hint="cs"/>
          <w:sz w:val="30"/>
          <w:szCs w:val="30"/>
          <w:lang w:val="en-GB"/>
        </w:rPr>
        <w:t>256</w:t>
      </w:r>
      <w:bookmarkEnd w:id="0"/>
      <w:r w:rsidR="00AF4817">
        <w:rPr>
          <w:rFonts w:ascii="Angsana New" w:hAnsi="Angsana New" w:hint="cs"/>
          <w:sz w:val="30"/>
          <w:szCs w:val="30"/>
          <w:cs/>
        </w:rPr>
        <w:t>8</w:t>
      </w:r>
    </w:p>
    <w:sectPr w:rsidR="00F7779C" w:rsidSect="004D74F3">
      <w:footerReference w:type="first" r:id="rId84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BBCFC" w14:textId="77777777" w:rsidR="00CB2195" w:rsidRDefault="00CB2195">
      <w:r>
        <w:separator/>
      </w:r>
    </w:p>
    <w:p w14:paraId="6E2DD06F" w14:textId="77777777" w:rsidR="00CB2195" w:rsidRDefault="00CB2195"/>
  </w:endnote>
  <w:endnote w:type="continuationSeparator" w:id="0">
    <w:p w14:paraId="5B742516" w14:textId="77777777" w:rsidR="00CB2195" w:rsidRDefault="00CB2195">
      <w:r>
        <w:continuationSeparator/>
      </w:r>
    </w:p>
    <w:p w14:paraId="11BFAEF6" w14:textId="77777777" w:rsidR="00CB2195" w:rsidRDefault="00CB2195"/>
  </w:endnote>
  <w:endnote w:type="continuationNotice" w:id="1">
    <w:p w14:paraId="1E196BE8" w14:textId="77777777" w:rsidR="00CB2195" w:rsidRDefault="00CB21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D59A3C81-C8C1-4D7E-8B2B-A176433077A5}"/>
    <w:embedBold r:id="rId2" w:fontKey="{952C6F4C-EC30-4814-9DB9-295F9256EF45}"/>
    <w:embedItalic r:id="rId3" w:fontKey="{30211145-4E94-4990-B309-ECFDB672DF98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5FEFC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22044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74CD7" w14:textId="77777777" w:rsidR="0092602A" w:rsidRPr="00422153" w:rsidRDefault="0092602A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2B74" w14:textId="0C91E90D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085F9D" w:rsidRPr="00085F9D">
      <w:rPr>
        <w:rFonts w:asciiTheme="majorBidi" w:hAnsiTheme="majorBidi" w:cstheme="majorBidi"/>
        <w:noProof/>
        <w:sz w:val="30"/>
        <w:szCs w:val="30"/>
        <w:lang w:val="en-GB"/>
      </w:rPr>
      <w:t>19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1382A" w14:textId="77777777" w:rsidR="00CB2195" w:rsidRDefault="00CB2195">
      <w:r>
        <w:separator/>
      </w:r>
    </w:p>
    <w:p w14:paraId="50E4578F" w14:textId="77777777" w:rsidR="00CB2195" w:rsidRDefault="00CB2195"/>
  </w:footnote>
  <w:footnote w:type="continuationSeparator" w:id="0">
    <w:p w14:paraId="0C6FFF49" w14:textId="77777777" w:rsidR="00CB2195" w:rsidRDefault="00CB2195">
      <w:r>
        <w:continuationSeparator/>
      </w:r>
    </w:p>
    <w:p w14:paraId="3FA13F81" w14:textId="77777777" w:rsidR="00CB2195" w:rsidRDefault="00CB2195"/>
  </w:footnote>
  <w:footnote w:type="continuationNotice" w:id="1">
    <w:p w14:paraId="3C9F3106" w14:textId="77777777" w:rsidR="00CB2195" w:rsidRDefault="00CB21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E767D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27B450EF" w14:textId="77777777" w:rsidR="0092602A" w:rsidRPr="005F2405" w:rsidRDefault="0092602A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4B91AB27" w14:textId="77777777" w:rsidR="0092602A" w:rsidRDefault="009260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50461" w14:textId="77777777" w:rsidR="004D74F3" w:rsidRDefault="004D74F3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26EC6B8D" w14:textId="56E6B6B2" w:rsidR="004D74F3" w:rsidRDefault="004D74F3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573682C1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F1345" w14:textId="77777777" w:rsidR="0092602A" w:rsidRPr="007737DB" w:rsidRDefault="0092602A" w:rsidP="00FB1E87">
    <w:pPr>
      <w:pStyle w:val="Header"/>
      <w:rPr>
        <w:rFonts w:hAnsi="Times New Roman" w:cs="Times New Roman"/>
        <w:sz w:val="32"/>
        <w:szCs w:val="48"/>
      </w:rPr>
    </w:pPr>
  </w:p>
  <w:p w14:paraId="5803404A" w14:textId="77777777" w:rsidR="0092602A" w:rsidRPr="007737DB" w:rsidRDefault="0092602A" w:rsidP="00FB1E87">
    <w:pPr>
      <w:pStyle w:val="Header"/>
      <w:spacing w:before="120"/>
      <w:rPr>
        <w:rFonts w:hAnsi="Times New Roman" w:cs="Times New Roman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0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8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9" w15:restartNumberingAfterBreak="0">
    <w:nsid w:val="665C1542"/>
    <w:multiLevelType w:val="hybridMultilevel"/>
    <w:tmpl w:val="11346B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2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07948711">
    <w:abstractNumId w:val="15"/>
  </w:num>
  <w:num w:numId="2" w16cid:durableId="1497182196">
    <w:abstractNumId w:val="5"/>
  </w:num>
  <w:num w:numId="3" w16cid:durableId="1852912549">
    <w:abstractNumId w:val="22"/>
  </w:num>
  <w:num w:numId="4" w16cid:durableId="19356275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8181634">
    <w:abstractNumId w:val="1"/>
  </w:num>
  <w:num w:numId="6" w16cid:durableId="530068973">
    <w:abstractNumId w:val="12"/>
  </w:num>
  <w:num w:numId="7" w16cid:durableId="1217082788">
    <w:abstractNumId w:val="13"/>
  </w:num>
  <w:num w:numId="8" w16cid:durableId="2029409702">
    <w:abstractNumId w:val="11"/>
  </w:num>
  <w:num w:numId="9" w16cid:durableId="923801599">
    <w:abstractNumId w:val="6"/>
  </w:num>
  <w:num w:numId="10" w16cid:durableId="1916553513">
    <w:abstractNumId w:val="15"/>
  </w:num>
  <w:num w:numId="11" w16cid:durableId="1698385849">
    <w:abstractNumId w:val="15"/>
  </w:num>
  <w:num w:numId="12" w16cid:durableId="305208039">
    <w:abstractNumId w:val="15"/>
  </w:num>
  <w:num w:numId="13" w16cid:durableId="1498961845">
    <w:abstractNumId w:val="25"/>
  </w:num>
  <w:num w:numId="14" w16cid:durableId="1019046012">
    <w:abstractNumId w:val="0"/>
  </w:num>
  <w:num w:numId="15" w16cid:durableId="351608967">
    <w:abstractNumId w:val="16"/>
  </w:num>
  <w:num w:numId="16" w16cid:durableId="138696279">
    <w:abstractNumId w:val="23"/>
  </w:num>
  <w:num w:numId="17" w16cid:durableId="1074544210">
    <w:abstractNumId w:val="15"/>
  </w:num>
  <w:num w:numId="18" w16cid:durableId="624393019">
    <w:abstractNumId w:val="8"/>
  </w:num>
  <w:num w:numId="19" w16cid:durableId="1453985214">
    <w:abstractNumId w:val="2"/>
  </w:num>
  <w:num w:numId="20" w16cid:durableId="1493177556">
    <w:abstractNumId w:val="26"/>
  </w:num>
  <w:num w:numId="21" w16cid:durableId="504561849">
    <w:abstractNumId w:val="3"/>
  </w:num>
  <w:num w:numId="22" w16cid:durableId="1720591707">
    <w:abstractNumId w:val="20"/>
  </w:num>
  <w:num w:numId="23" w16cid:durableId="1196191747">
    <w:abstractNumId w:val="14"/>
  </w:num>
  <w:num w:numId="24" w16cid:durableId="1002320051">
    <w:abstractNumId w:val="17"/>
  </w:num>
  <w:num w:numId="25" w16cid:durableId="1646082370">
    <w:abstractNumId w:val="10"/>
  </w:num>
  <w:num w:numId="26" w16cid:durableId="1935935146">
    <w:abstractNumId w:val="21"/>
  </w:num>
  <w:num w:numId="27" w16cid:durableId="999692613">
    <w:abstractNumId w:val="4"/>
  </w:num>
  <w:num w:numId="28" w16cid:durableId="779909145">
    <w:abstractNumId w:val="24"/>
  </w:num>
  <w:num w:numId="29" w16cid:durableId="1393232921">
    <w:abstractNumId w:val="7"/>
  </w:num>
  <w:num w:numId="30" w16cid:durableId="39549178">
    <w:abstractNumId w:val="18"/>
  </w:num>
  <w:num w:numId="31" w16cid:durableId="1253859821">
    <w:abstractNumId w:val="1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annasa, Pitisongswat">
    <w15:presenceInfo w15:providerId="AD" w15:userId="S::pannasa@kpmg.co.th::f87cbf32-a3ef-4bba-9779-ea91393a7ff8"/>
  </w15:person>
  <w15:person w15:author="Nuttha, Urapeevachareewan">
    <w15:presenceInfo w15:providerId="AD" w15:userId="S::nuttha@kpmg.co.th::4ca060df-d71a-4afd-92b6-77012561e9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TrueTypeFonts/>
  <w:saveSubset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9FE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18A"/>
    <w:rsid w:val="000525CB"/>
    <w:rsid w:val="00052B40"/>
    <w:rsid w:val="00052BBB"/>
    <w:rsid w:val="00052C11"/>
    <w:rsid w:val="0005322C"/>
    <w:rsid w:val="000537E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A19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FE5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23E"/>
    <w:rsid w:val="000B6E94"/>
    <w:rsid w:val="000B6E9C"/>
    <w:rsid w:val="000B7705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9D5"/>
    <w:rsid w:val="000C19E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4A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AC4"/>
    <w:rsid w:val="000F4ADB"/>
    <w:rsid w:val="000F4BF7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4C"/>
    <w:rsid w:val="00107528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B77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78F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C35"/>
    <w:rsid w:val="00157CDF"/>
    <w:rsid w:val="00157D76"/>
    <w:rsid w:val="00157D8C"/>
    <w:rsid w:val="00157DB5"/>
    <w:rsid w:val="00157EE6"/>
    <w:rsid w:val="00157EED"/>
    <w:rsid w:val="0016072F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B83"/>
    <w:rsid w:val="001B3D1D"/>
    <w:rsid w:val="001B3E2E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1058"/>
    <w:rsid w:val="001E10A9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39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B90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8FB"/>
    <w:rsid w:val="00202A3E"/>
    <w:rsid w:val="00202C8A"/>
    <w:rsid w:val="002031E1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6142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A13"/>
    <w:rsid w:val="00221D47"/>
    <w:rsid w:val="00221E16"/>
    <w:rsid w:val="00221EAB"/>
    <w:rsid w:val="00222092"/>
    <w:rsid w:val="00222375"/>
    <w:rsid w:val="00222402"/>
    <w:rsid w:val="002225A6"/>
    <w:rsid w:val="002229F2"/>
    <w:rsid w:val="00222A34"/>
    <w:rsid w:val="00222AF7"/>
    <w:rsid w:val="00222EBF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E9E"/>
    <w:rsid w:val="002260A0"/>
    <w:rsid w:val="002260F9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BBF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1BF"/>
    <w:rsid w:val="00244679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448"/>
    <w:rsid w:val="002668DC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BF7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59B"/>
    <w:rsid w:val="002936F3"/>
    <w:rsid w:val="00293737"/>
    <w:rsid w:val="00293789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347"/>
    <w:rsid w:val="002A041C"/>
    <w:rsid w:val="002A0AFD"/>
    <w:rsid w:val="002A118F"/>
    <w:rsid w:val="002A11FD"/>
    <w:rsid w:val="002A122A"/>
    <w:rsid w:val="002A123B"/>
    <w:rsid w:val="002A133F"/>
    <w:rsid w:val="002A158A"/>
    <w:rsid w:val="002A1B8C"/>
    <w:rsid w:val="002A1DC5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4FDB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B29"/>
    <w:rsid w:val="002E3C21"/>
    <w:rsid w:val="002E41D3"/>
    <w:rsid w:val="002E4548"/>
    <w:rsid w:val="002E4760"/>
    <w:rsid w:val="002E4826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58C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4435"/>
    <w:rsid w:val="002F4965"/>
    <w:rsid w:val="002F4AE3"/>
    <w:rsid w:val="002F518C"/>
    <w:rsid w:val="002F518E"/>
    <w:rsid w:val="002F51FA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7D6"/>
    <w:rsid w:val="003108AA"/>
    <w:rsid w:val="00310A69"/>
    <w:rsid w:val="00310BF2"/>
    <w:rsid w:val="00310F16"/>
    <w:rsid w:val="003115E4"/>
    <w:rsid w:val="00311606"/>
    <w:rsid w:val="0031167D"/>
    <w:rsid w:val="00311B6F"/>
    <w:rsid w:val="00311D85"/>
    <w:rsid w:val="00312506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4DBB"/>
    <w:rsid w:val="00335085"/>
    <w:rsid w:val="0033533C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56EF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BE8"/>
    <w:rsid w:val="00357EA2"/>
    <w:rsid w:val="0036000B"/>
    <w:rsid w:val="003603F4"/>
    <w:rsid w:val="00360548"/>
    <w:rsid w:val="00360A73"/>
    <w:rsid w:val="00360D3E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7B"/>
    <w:rsid w:val="00362BBA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9C5"/>
    <w:rsid w:val="00376A9D"/>
    <w:rsid w:val="0037706F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038"/>
    <w:rsid w:val="003916C3"/>
    <w:rsid w:val="00391CC5"/>
    <w:rsid w:val="00392027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B04"/>
    <w:rsid w:val="00395B88"/>
    <w:rsid w:val="00395BE5"/>
    <w:rsid w:val="00395D60"/>
    <w:rsid w:val="00395E4E"/>
    <w:rsid w:val="00396090"/>
    <w:rsid w:val="00396179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1B72"/>
    <w:rsid w:val="003A20F9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62FD"/>
    <w:rsid w:val="003B6A2A"/>
    <w:rsid w:val="003B6B2A"/>
    <w:rsid w:val="003B6B5D"/>
    <w:rsid w:val="003B6D50"/>
    <w:rsid w:val="003B7727"/>
    <w:rsid w:val="003B780A"/>
    <w:rsid w:val="003B7B35"/>
    <w:rsid w:val="003B7D4F"/>
    <w:rsid w:val="003C028D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403"/>
    <w:rsid w:val="003C55DD"/>
    <w:rsid w:val="003C57B7"/>
    <w:rsid w:val="003C58ED"/>
    <w:rsid w:val="003C5FC2"/>
    <w:rsid w:val="003C5FF0"/>
    <w:rsid w:val="003C6307"/>
    <w:rsid w:val="003C63FB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E03BE"/>
    <w:rsid w:val="003E075D"/>
    <w:rsid w:val="003E0E47"/>
    <w:rsid w:val="003E1BA2"/>
    <w:rsid w:val="003E1C27"/>
    <w:rsid w:val="003E1C55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2BA"/>
    <w:rsid w:val="003F22D7"/>
    <w:rsid w:val="003F238B"/>
    <w:rsid w:val="003F28EA"/>
    <w:rsid w:val="003F3013"/>
    <w:rsid w:val="003F30FB"/>
    <w:rsid w:val="003F30FD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A08"/>
    <w:rsid w:val="00415DB8"/>
    <w:rsid w:val="00415F4B"/>
    <w:rsid w:val="00416356"/>
    <w:rsid w:val="00416677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B0F"/>
    <w:rsid w:val="00420F2C"/>
    <w:rsid w:val="00421055"/>
    <w:rsid w:val="004211C3"/>
    <w:rsid w:val="00421332"/>
    <w:rsid w:val="0042164B"/>
    <w:rsid w:val="0042178D"/>
    <w:rsid w:val="004217E6"/>
    <w:rsid w:val="00421E15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CAD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A46"/>
    <w:rsid w:val="00482EFD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4D4"/>
    <w:rsid w:val="0049780B"/>
    <w:rsid w:val="00497859"/>
    <w:rsid w:val="004978B4"/>
    <w:rsid w:val="00497A26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913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638"/>
    <w:rsid w:val="004B7A40"/>
    <w:rsid w:val="004B7D20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592"/>
    <w:rsid w:val="004D1664"/>
    <w:rsid w:val="004D1A6C"/>
    <w:rsid w:val="004D1C98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4F3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97"/>
    <w:rsid w:val="004E0D8A"/>
    <w:rsid w:val="004E1320"/>
    <w:rsid w:val="004E1347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7C"/>
    <w:rsid w:val="004F4DD4"/>
    <w:rsid w:val="004F51A7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505B"/>
    <w:rsid w:val="0050506A"/>
    <w:rsid w:val="00505729"/>
    <w:rsid w:val="00505CE1"/>
    <w:rsid w:val="00505D6F"/>
    <w:rsid w:val="00505E21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BBC"/>
    <w:rsid w:val="00525C4C"/>
    <w:rsid w:val="00525C55"/>
    <w:rsid w:val="0052611F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34D"/>
    <w:rsid w:val="005314D7"/>
    <w:rsid w:val="0053165A"/>
    <w:rsid w:val="005319E3"/>
    <w:rsid w:val="00531ABB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4B4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F7E"/>
    <w:rsid w:val="0054399F"/>
    <w:rsid w:val="00543A6A"/>
    <w:rsid w:val="00543C59"/>
    <w:rsid w:val="00543E0D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AE"/>
    <w:rsid w:val="00560711"/>
    <w:rsid w:val="00560932"/>
    <w:rsid w:val="00560979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C25"/>
    <w:rsid w:val="005A3CFC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3322"/>
    <w:rsid w:val="005B33F3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6560"/>
    <w:rsid w:val="005B65E6"/>
    <w:rsid w:val="005B6707"/>
    <w:rsid w:val="005B6776"/>
    <w:rsid w:val="005B69F4"/>
    <w:rsid w:val="005B6AA3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424"/>
    <w:rsid w:val="005D260F"/>
    <w:rsid w:val="005D272E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46E"/>
    <w:rsid w:val="005D44BA"/>
    <w:rsid w:val="005D44D3"/>
    <w:rsid w:val="005D46BD"/>
    <w:rsid w:val="005D4756"/>
    <w:rsid w:val="005D475B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D00"/>
    <w:rsid w:val="00613D62"/>
    <w:rsid w:val="00613DB3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695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263"/>
    <w:rsid w:val="0064245F"/>
    <w:rsid w:val="0064263C"/>
    <w:rsid w:val="0064283A"/>
    <w:rsid w:val="00642AAC"/>
    <w:rsid w:val="00642B3C"/>
    <w:rsid w:val="00642C16"/>
    <w:rsid w:val="00642D97"/>
    <w:rsid w:val="00642E3F"/>
    <w:rsid w:val="0064305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FC7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D4"/>
    <w:rsid w:val="006504FD"/>
    <w:rsid w:val="0065077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F3"/>
    <w:rsid w:val="00682EA9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AB9"/>
    <w:rsid w:val="00690061"/>
    <w:rsid w:val="006903F4"/>
    <w:rsid w:val="00690508"/>
    <w:rsid w:val="00690533"/>
    <w:rsid w:val="0069059C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F5"/>
    <w:rsid w:val="006A4D9C"/>
    <w:rsid w:val="006A5228"/>
    <w:rsid w:val="006A5403"/>
    <w:rsid w:val="006A540B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EEE"/>
    <w:rsid w:val="006C5F27"/>
    <w:rsid w:val="006C6294"/>
    <w:rsid w:val="006C64ED"/>
    <w:rsid w:val="006C68D7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474"/>
    <w:rsid w:val="006D5653"/>
    <w:rsid w:val="006D5838"/>
    <w:rsid w:val="006D5980"/>
    <w:rsid w:val="006D5DA0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1AB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FA"/>
    <w:rsid w:val="006E5B03"/>
    <w:rsid w:val="006E5C10"/>
    <w:rsid w:val="006E5E3E"/>
    <w:rsid w:val="006E5F4C"/>
    <w:rsid w:val="006E616F"/>
    <w:rsid w:val="006E6D47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63"/>
    <w:rsid w:val="006F128C"/>
    <w:rsid w:val="006F12D6"/>
    <w:rsid w:val="006F14ED"/>
    <w:rsid w:val="006F1DC3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EB9"/>
    <w:rsid w:val="006F7F6F"/>
    <w:rsid w:val="00700A58"/>
    <w:rsid w:val="00700AD8"/>
    <w:rsid w:val="00700CDF"/>
    <w:rsid w:val="00700D5A"/>
    <w:rsid w:val="00700EEB"/>
    <w:rsid w:val="007013EE"/>
    <w:rsid w:val="00701604"/>
    <w:rsid w:val="00701D36"/>
    <w:rsid w:val="00701E61"/>
    <w:rsid w:val="00701FB6"/>
    <w:rsid w:val="0070214C"/>
    <w:rsid w:val="007023D1"/>
    <w:rsid w:val="00702A17"/>
    <w:rsid w:val="00702CD7"/>
    <w:rsid w:val="00702D26"/>
    <w:rsid w:val="00703093"/>
    <w:rsid w:val="0070344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F73"/>
    <w:rsid w:val="00711748"/>
    <w:rsid w:val="00711A74"/>
    <w:rsid w:val="00711E2F"/>
    <w:rsid w:val="007123AF"/>
    <w:rsid w:val="007126F4"/>
    <w:rsid w:val="00712722"/>
    <w:rsid w:val="0071291C"/>
    <w:rsid w:val="0071297E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86F"/>
    <w:rsid w:val="0071697B"/>
    <w:rsid w:val="00716CDD"/>
    <w:rsid w:val="0071738A"/>
    <w:rsid w:val="007174A5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666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58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464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E06"/>
    <w:rsid w:val="0074420F"/>
    <w:rsid w:val="00744338"/>
    <w:rsid w:val="007444D9"/>
    <w:rsid w:val="007445CB"/>
    <w:rsid w:val="0074469F"/>
    <w:rsid w:val="007447AD"/>
    <w:rsid w:val="00744B4D"/>
    <w:rsid w:val="00744C1E"/>
    <w:rsid w:val="00744FDC"/>
    <w:rsid w:val="00745033"/>
    <w:rsid w:val="00745087"/>
    <w:rsid w:val="00745194"/>
    <w:rsid w:val="0074524B"/>
    <w:rsid w:val="0074563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3D8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856"/>
    <w:rsid w:val="00776979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CD5"/>
    <w:rsid w:val="00791E2A"/>
    <w:rsid w:val="00791E4C"/>
    <w:rsid w:val="00791F02"/>
    <w:rsid w:val="00792130"/>
    <w:rsid w:val="007924C0"/>
    <w:rsid w:val="007926D6"/>
    <w:rsid w:val="00792800"/>
    <w:rsid w:val="00792A6D"/>
    <w:rsid w:val="00793161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F6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600"/>
    <w:rsid w:val="007A7722"/>
    <w:rsid w:val="007A7B1A"/>
    <w:rsid w:val="007B01D2"/>
    <w:rsid w:val="007B030F"/>
    <w:rsid w:val="007B0575"/>
    <w:rsid w:val="007B0A02"/>
    <w:rsid w:val="007B0C25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D8F"/>
    <w:rsid w:val="007B4DDA"/>
    <w:rsid w:val="007B53EA"/>
    <w:rsid w:val="007B5701"/>
    <w:rsid w:val="007B5DEC"/>
    <w:rsid w:val="007B5EF9"/>
    <w:rsid w:val="007B60E4"/>
    <w:rsid w:val="007B61B6"/>
    <w:rsid w:val="007B637F"/>
    <w:rsid w:val="007B64DD"/>
    <w:rsid w:val="007B6666"/>
    <w:rsid w:val="007B6701"/>
    <w:rsid w:val="007B675D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BB"/>
    <w:rsid w:val="007C106F"/>
    <w:rsid w:val="007C10ED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AF9"/>
    <w:rsid w:val="007C5C1C"/>
    <w:rsid w:val="007C5DB7"/>
    <w:rsid w:val="007C5F7E"/>
    <w:rsid w:val="007C6100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159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532"/>
    <w:rsid w:val="007F3601"/>
    <w:rsid w:val="007F36C4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DE9"/>
    <w:rsid w:val="00815E81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A1A"/>
    <w:rsid w:val="00841DA3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82"/>
    <w:rsid w:val="0085014E"/>
    <w:rsid w:val="00850B20"/>
    <w:rsid w:val="00850BF1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F"/>
    <w:rsid w:val="00855793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7B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CF0"/>
    <w:rsid w:val="00875D78"/>
    <w:rsid w:val="00875DD0"/>
    <w:rsid w:val="00876066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B0D"/>
    <w:rsid w:val="00893ED4"/>
    <w:rsid w:val="00893FE5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35E"/>
    <w:rsid w:val="008B47AB"/>
    <w:rsid w:val="008B49BE"/>
    <w:rsid w:val="008B4C4A"/>
    <w:rsid w:val="008B4DA8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A5D"/>
    <w:rsid w:val="008C4CF0"/>
    <w:rsid w:val="008C4DE0"/>
    <w:rsid w:val="008C4F5F"/>
    <w:rsid w:val="008C512D"/>
    <w:rsid w:val="008C51A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279F"/>
    <w:rsid w:val="008E2816"/>
    <w:rsid w:val="008E2994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57C"/>
    <w:rsid w:val="009218D5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373A"/>
    <w:rsid w:val="0093376F"/>
    <w:rsid w:val="009338A6"/>
    <w:rsid w:val="00933A9D"/>
    <w:rsid w:val="00933AB0"/>
    <w:rsid w:val="00933D6E"/>
    <w:rsid w:val="009348E6"/>
    <w:rsid w:val="0093498D"/>
    <w:rsid w:val="00934A15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C0F"/>
    <w:rsid w:val="00957C65"/>
    <w:rsid w:val="00957DB3"/>
    <w:rsid w:val="00957FA1"/>
    <w:rsid w:val="00960085"/>
    <w:rsid w:val="0096015B"/>
    <w:rsid w:val="0096054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2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19D"/>
    <w:rsid w:val="009952E0"/>
    <w:rsid w:val="00995350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17D"/>
    <w:rsid w:val="009B31C8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D4"/>
    <w:rsid w:val="009B78D1"/>
    <w:rsid w:val="009B792A"/>
    <w:rsid w:val="009B7C5B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916"/>
    <w:rsid w:val="009C2A17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555"/>
    <w:rsid w:val="009E4732"/>
    <w:rsid w:val="009E474A"/>
    <w:rsid w:val="009E4871"/>
    <w:rsid w:val="009E4AD3"/>
    <w:rsid w:val="009E4D0F"/>
    <w:rsid w:val="009E4D11"/>
    <w:rsid w:val="009E5138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B47"/>
    <w:rsid w:val="009E6CB5"/>
    <w:rsid w:val="009E6D71"/>
    <w:rsid w:val="009E6FA0"/>
    <w:rsid w:val="009E70B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889"/>
    <w:rsid w:val="00A00A7A"/>
    <w:rsid w:val="00A00B11"/>
    <w:rsid w:val="00A00C92"/>
    <w:rsid w:val="00A01049"/>
    <w:rsid w:val="00A01243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58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2032B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E4B"/>
    <w:rsid w:val="00A23EA9"/>
    <w:rsid w:val="00A24171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DB3"/>
    <w:rsid w:val="00A31DBC"/>
    <w:rsid w:val="00A31E6E"/>
    <w:rsid w:val="00A31EC4"/>
    <w:rsid w:val="00A31F54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1147"/>
    <w:rsid w:val="00A4115E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0D4"/>
    <w:rsid w:val="00A65389"/>
    <w:rsid w:val="00A654A3"/>
    <w:rsid w:val="00A65544"/>
    <w:rsid w:val="00A656BA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93B"/>
    <w:rsid w:val="00A83CC2"/>
    <w:rsid w:val="00A83CD8"/>
    <w:rsid w:val="00A83D2E"/>
    <w:rsid w:val="00A83FF6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BE"/>
    <w:rsid w:val="00A84DD6"/>
    <w:rsid w:val="00A850A6"/>
    <w:rsid w:val="00A853F9"/>
    <w:rsid w:val="00A8586E"/>
    <w:rsid w:val="00A8591B"/>
    <w:rsid w:val="00A85B6D"/>
    <w:rsid w:val="00A85D8E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7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C9"/>
    <w:rsid w:val="00AC1101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55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DD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181"/>
    <w:rsid w:val="00AE1730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F0154"/>
    <w:rsid w:val="00AF0286"/>
    <w:rsid w:val="00AF034A"/>
    <w:rsid w:val="00AF057E"/>
    <w:rsid w:val="00AF07F1"/>
    <w:rsid w:val="00AF0AE6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D69"/>
    <w:rsid w:val="00AF3E04"/>
    <w:rsid w:val="00AF4003"/>
    <w:rsid w:val="00AF404F"/>
    <w:rsid w:val="00AF4057"/>
    <w:rsid w:val="00AF427D"/>
    <w:rsid w:val="00AF44BA"/>
    <w:rsid w:val="00AF44FE"/>
    <w:rsid w:val="00AF4817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7317"/>
    <w:rsid w:val="00AF78CD"/>
    <w:rsid w:val="00AF7B48"/>
    <w:rsid w:val="00AF7C20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6CF"/>
    <w:rsid w:val="00B11892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0D5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8DE"/>
    <w:rsid w:val="00B408F9"/>
    <w:rsid w:val="00B4099F"/>
    <w:rsid w:val="00B413F5"/>
    <w:rsid w:val="00B4150F"/>
    <w:rsid w:val="00B41770"/>
    <w:rsid w:val="00B41841"/>
    <w:rsid w:val="00B41AF5"/>
    <w:rsid w:val="00B41E05"/>
    <w:rsid w:val="00B41E68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3C0F"/>
    <w:rsid w:val="00B440BD"/>
    <w:rsid w:val="00B4454E"/>
    <w:rsid w:val="00B44557"/>
    <w:rsid w:val="00B4478B"/>
    <w:rsid w:val="00B44ACA"/>
    <w:rsid w:val="00B45183"/>
    <w:rsid w:val="00B453FB"/>
    <w:rsid w:val="00B458CB"/>
    <w:rsid w:val="00B45946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ECB"/>
    <w:rsid w:val="00B5006C"/>
    <w:rsid w:val="00B502EC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704"/>
    <w:rsid w:val="00B52CDE"/>
    <w:rsid w:val="00B52D13"/>
    <w:rsid w:val="00B52E45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7265"/>
    <w:rsid w:val="00B575B7"/>
    <w:rsid w:val="00B5763A"/>
    <w:rsid w:val="00B57650"/>
    <w:rsid w:val="00B577DD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905"/>
    <w:rsid w:val="00B71918"/>
    <w:rsid w:val="00B71D12"/>
    <w:rsid w:val="00B71D93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6F8B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C"/>
    <w:rsid w:val="00BB7BDE"/>
    <w:rsid w:val="00BC00A5"/>
    <w:rsid w:val="00BC047C"/>
    <w:rsid w:val="00BC05A6"/>
    <w:rsid w:val="00BC092A"/>
    <w:rsid w:val="00BC0C3A"/>
    <w:rsid w:val="00BC0EE2"/>
    <w:rsid w:val="00BC0FDD"/>
    <w:rsid w:val="00BC1646"/>
    <w:rsid w:val="00BC18E3"/>
    <w:rsid w:val="00BC1995"/>
    <w:rsid w:val="00BC19B1"/>
    <w:rsid w:val="00BC1B03"/>
    <w:rsid w:val="00BC1B98"/>
    <w:rsid w:val="00BC1D4C"/>
    <w:rsid w:val="00BC210D"/>
    <w:rsid w:val="00BC21B3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C3A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B1B"/>
    <w:rsid w:val="00BF3C9C"/>
    <w:rsid w:val="00BF4188"/>
    <w:rsid w:val="00BF42B5"/>
    <w:rsid w:val="00BF43FE"/>
    <w:rsid w:val="00BF4542"/>
    <w:rsid w:val="00BF4860"/>
    <w:rsid w:val="00BF493A"/>
    <w:rsid w:val="00BF4A73"/>
    <w:rsid w:val="00BF4AE3"/>
    <w:rsid w:val="00BF4C82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96C"/>
    <w:rsid w:val="00BF7AB9"/>
    <w:rsid w:val="00BF7D5A"/>
    <w:rsid w:val="00BF7EC7"/>
    <w:rsid w:val="00C00038"/>
    <w:rsid w:val="00C00279"/>
    <w:rsid w:val="00C002D9"/>
    <w:rsid w:val="00C0088B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070"/>
    <w:rsid w:val="00C0428E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B"/>
    <w:rsid w:val="00C318F1"/>
    <w:rsid w:val="00C31A55"/>
    <w:rsid w:val="00C31B67"/>
    <w:rsid w:val="00C31E23"/>
    <w:rsid w:val="00C3205C"/>
    <w:rsid w:val="00C321C0"/>
    <w:rsid w:val="00C326BE"/>
    <w:rsid w:val="00C32D39"/>
    <w:rsid w:val="00C32E3A"/>
    <w:rsid w:val="00C32ED7"/>
    <w:rsid w:val="00C3307A"/>
    <w:rsid w:val="00C3343F"/>
    <w:rsid w:val="00C3345F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75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6FF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2073"/>
    <w:rsid w:val="00CB2195"/>
    <w:rsid w:val="00CB2271"/>
    <w:rsid w:val="00CB2456"/>
    <w:rsid w:val="00CB2D44"/>
    <w:rsid w:val="00CB36B0"/>
    <w:rsid w:val="00CB36BD"/>
    <w:rsid w:val="00CB37CD"/>
    <w:rsid w:val="00CB37E1"/>
    <w:rsid w:val="00CB425F"/>
    <w:rsid w:val="00CB43A1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BCC"/>
    <w:rsid w:val="00CC1DE7"/>
    <w:rsid w:val="00CC1EF4"/>
    <w:rsid w:val="00CC1FA9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4A6"/>
    <w:rsid w:val="00CD15E4"/>
    <w:rsid w:val="00CD1B26"/>
    <w:rsid w:val="00CD1BCE"/>
    <w:rsid w:val="00CD1CDC"/>
    <w:rsid w:val="00CD1CF7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806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FF"/>
    <w:rsid w:val="00CF351E"/>
    <w:rsid w:val="00CF35E8"/>
    <w:rsid w:val="00CF36F6"/>
    <w:rsid w:val="00CF37C7"/>
    <w:rsid w:val="00CF3AA0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A32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F31"/>
    <w:rsid w:val="00D2010D"/>
    <w:rsid w:val="00D20224"/>
    <w:rsid w:val="00D2027D"/>
    <w:rsid w:val="00D20335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B51"/>
    <w:rsid w:val="00D56D3E"/>
    <w:rsid w:val="00D56E15"/>
    <w:rsid w:val="00D56E4D"/>
    <w:rsid w:val="00D56E54"/>
    <w:rsid w:val="00D5711E"/>
    <w:rsid w:val="00D57A9D"/>
    <w:rsid w:val="00D6011B"/>
    <w:rsid w:val="00D60987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2151"/>
    <w:rsid w:val="00D6226C"/>
    <w:rsid w:val="00D62323"/>
    <w:rsid w:val="00D62657"/>
    <w:rsid w:val="00D6277B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E1B"/>
    <w:rsid w:val="00D67252"/>
    <w:rsid w:val="00D6786B"/>
    <w:rsid w:val="00D679D2"/>
    <w:rsid w:val="00D67AB8"/>
    <w:rsid w:val="00D67CD4"/>
    <w:rsid w:val="00D67D72"/>
    <w:rsid w:val="00D70011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1B9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77F"/>
    <w:rsid w:val="00D75DD9"/>
    <w:rsid w:val="00D7642C"/>
    <w:rsid w:val="00D76451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77FFC"/>
    <w:rsid w:val="00D803F2"/>
    <w:rsid w:val="00D8183F"/>
    <w:rsid w:val="00D818E4"/>
    <w:rsid w:val="00D81B31"/>
    <w:rsid w:val="00D81CB2"/>
    <w:rsid w:val="00D81D6F"/>
    <w:rsid w:val="00D82157"/>
    <w:rsid w:val="00D821E0"/>
    <w:rsid w:val="00D823DD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934"/>
    <w:rsid w:val="00DA2986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EBE"/>
    <w:rsid w:val="00DC4003"/>
    <w:rsid w:val="00DC4040"/>
    <w:rsid w:val="00DC40C3"/>
    <w:rsid w:val="00DC42DF"/>
    <w:rsid w:val="00DC4582"/>
    <w:rsid w:val="00DC45A6"/>
    <w:rsid w:val="00DC45B9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8A"/>
    <w:rsid w:val="00DD3282"/>
    <w:rsid w:val="00DD3290"/>
    <w:rsid w:val="00DD37A3"/>
    <w:rsid w:val="00DD3D72"/>
    <w:rsid w:val="00DD43FF"/>
    <w:rsid w:val="00DD496E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FD0"/>
    <w:rsid w:val="00DE1260"/>
    <w:rsid w:val="00DE13F6"/>
    <w:rsid w:val="00DE1DA0"/>
    <w:rsid w:val="00DE1E69"/>
    <w:rsid w:val="00DE1F6B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DE9"/>
    <w:rsid w:val="00DE70F0"/>
    <w:rsid w:val="00DE7466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E005E1"/>
    <w:rsid w:val="00E00B61"/>
    <w:rsid w:val="00E00E67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2345"/>
    <w:rsid w:val="00E32800"/>
    <w:rsid w:val="00E32B05"/>
    <w:rsid w:val="00E32B33"/>
    <w:rsid w:val="00E32DFD"/>
    <w:rsid w:val="00E331D0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7018D"/>
    <w:rsid w:val="00E7019F"/>
    <w:rsid w:val="00E707BA"/>
    <w:rsid w:val="00E70989"/>
    <w:rsid w:val="00E70BD9"/>
    <w:rsid w:val="00E71212"/>
    <w:rsid w:val="00E7132D"/>
    <w:rsid w:val="00E713FD"/>
    <w:rsid w:val="00E71498"/>
    <w:rsid w:val="00E715B3"/>
    <w:rsid w:val="00E71722"/>
    <w:rsid w:val="00E71F66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9D5"/>
    <w:rsid w:val="00EA2E87"/>
    <w:rsid w:val="00EA315F"/>
    <w:rsid w:val="00EA3165"/>
    <w:rsid w:val="00EA338C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CB1"/>
    <w:rsid w:val="00EC2CC3"/>
    <w:rsid w:val="00EC2CF4"/>
    <w:rsid w:val="00EC2D3F"/>
    <w:rsid w:val="00EC357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F77"/>
    <w:rsid w:val="00ED162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553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32BB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22F"/>
    <w:rsid w:val="00F2493F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701"/>
    <w:rsid w:val="00F331C1"/>
    <w:rsid w:val="00F33650"/>
    <w:rsid w:val="00F33999"/>
    <w:rsid w:val="00F33AA3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2AB"/>
    <w:rsid w:val="00F4056A"/>
    <w:rsid w:val="00F4064D"/>
    <w:rsid w:val="00F408DF"/>
    <w:rsid w:val="00F40AAE"/>
    <w:rsid w:val="00F40D94"/>
    <w:rsid w:val="00F410FA"/>
    <w:rsid w:val="00F4122E"/>
    <w:rsid w:val="00F41943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64B"/>
    <w:rsid w:val="00F47B20"/>
    <w:rsid w:val="00F47C65"/>
    <w:rsid w:val="00F47EC8"/>
    <w:rsid w:val="00F50053"/>
    <w:rsid w:val="00F50085"/>
    <w:rsid w:val="00F50701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14DB"/>
    <w:rsid w:val="00F61873"/>
    <w:rsid w:val="00F61882"/>
    <w:rsid w:val="00F6191E"/>
    <w:rsid w:val="00F61DA0"/>
    <w:rsid w:val="00F620E0"/>
    <w:rsid w:val="00F62358"/>
    <w:rsid w:val="00F62467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80E"/>
    <w:rsid w:val="00F97ADA"/>
    <w:rsid w:val="00F97C79"/>
    <w:rsid w:val="00F97E4F"/>
    <w:rsid w:val="00F97E63"/>
    <w:rsid w:val="00FA0134"/>
    <w:rsid w:val="00FA01C8"/>
    <w:rsid w:val="00FA055C"/>
    <w:rsid w:val="00FA0A1E"/>
    <w:rsid w:val="00FA0CE0"/>
    <w:rsid w:val="00FA0DCD"/>
    <w:rsid w:val="00FA0EE3"/>
    <w:rsid w:val="00FA0FA1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37"/>
    <w:rsid w:val="00FA26EE"/>
    <w:rsid w:val="00FA2933"/>
    <w:rsid w:val="00FA2A07"/>
    <w:rsid w:val="00FA3130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F53"/>
    <w:rsid w:val="00FD1FAE"/>
    <w:rsid w:val="00FD25D1"/>
    <w:rsid w:val="00FD2CB5"/>
    <w:rsid w:val="00FD3052"/>
    <w:rsid w:val="00FD30F0"/>
    <w:rsid w:val="00FD3325"/>
    <w:rsid w:val="00FD3369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0A0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271"/>
    <w:rsid w:val="00FE42D3"/>
    <w:rsid w:val="00FE42F7"/>
    <w:rsid w:val="00FE4757"/>
    <w:rsid w:val="00FE475E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473625"/>
  <w15:docId w15:val="{00AA2700-D870-4632-8E9E-A7C37026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4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theme" Target="theme/theme1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13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31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47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Jirathorn, Puttarndong</cp:lastModifiedBy>
  <cp:revision>4</cp:revision>
  <cp:lastPrinted>2025-05-14T17:43:00Z</cp:lastPrinted>
  <dcterms:created xsi:type="dcterms:W3CDTF">2025-05-14T08:27:00Z</dcterms:created>
  <dcterms:modified xsi:type="dcterms:W3CDTF">2025-05-15T12:26:00Z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